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protection/automation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PVIS-247610836-403</_dlc_DocId>
    <_dlc_DocIdUrl xmlns="58896280-883f-49e1-8f2c-86b01e3ff616">
      <Url>https://projektai.intranet.litgrid.eu/PWA/110%20kV%20OL%20Vidgirio%20VE-Pagėgiai/_layouts/15/DocIdRedir.aspx?ID=PVIS-247610836-403</Url>
      <Description>PVIS-247610836-403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D2F0D-1648-4193-983E-EB9C65FFC2A1}"/>
</file>

<file path=customXml/itemProps3.xml><?xml version="1.0" encoding="utf-8"?>
<ds:datastoreItem xmlns:ds="http://schemas.openxmlformats.org/officeDocument/2006/customXml" ds:itemID="{F9B1F99C-53F9-4D30-A276-018C14EA9065}"/>
</file>

<file path=customXml/itemProps4.xml><?xml version="1.0" encoding="utf-8"?>
<ds:datastoreItem xmlns:ds="http://schemas.openxmlformats.org/officeDocument/2006/customXml" ds:itemID="{7A4DAD6D-9A1E-466E-A5B7-47365057EC1B}"/>
</file>

<file path=customXml/itemProps5.xml><?xml version="1.0" encoding="utf-8"?>
<ds:datastoreItem xmlns:ds="http://schemas.openxmlformats.org/officeDocument/2006/customXml" ds:itemID="{A310E395-9190-4C14-9DCC-7B62FC1B9E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2022-07-04T06:37:00Z</dcterms:created>
  <dcterms:modified xsi:type="dcterms:W3CDTF">2022-07-04T06:37:00Z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565d99f2-2949-4d3f-b2c4-d192f262a917</vt:lpwstr>
  </property>
</Properties>
</file>